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r w:rsidRPr="006B3BDF">
        <w:rPr>
          <w:b/>
          <w:sz w:val="22"/>
          <w:szCs w:val="22"/>
        </w:rPr>
        <w:t>ante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Nepotvrdená ex ante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r w:rsidRPr="006B3BDF">
        <w:rPr>
          <w:sz w:val="22"/>
          <w:szCs w:val="22"/>
        </w:rPr>
        <w:t>nasl</w:t>
      </w:r>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Nariadenie Európskeho parlamentu a Rady (EÚ, Euratom)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Euratom)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maior,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hmotne zachytiteľná</w:t>
      </w:r>
      <w:r w:rsidR="005A17CA" w:rsidRPr="006B3BDF">
        <w:rPr>
          <w:sz w:val="22"/>
          <w:szCs w:val="22"/>
        </w:rPr>
        <w:t xml:space="preserve"> (zaznamenateľná)</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de minimis</w:t>
      </w:r>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minimis ako aj štátna pomoc. Povinnosti </w:t>
      </w:r>
      <w:r w:rsidR="0085615C" w:rsidRPr="006B3BDF">
        <w:rPr>
          <w:bCs/>
        </w:rPr>
        <w:t xml:space="preserve"> Subjektov rozhodnutia</w:t>
      </w:r>
      <w:r w:rsidRPr="006B3BDF">
        <w:t xml:space="preserve">, ktoré pre ne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zachytiteľný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zachytiteľný</w:t>
      </w:r>
      <w:r w:rsidR="005A17CA" w:rsidRPr="006B3BDF">
        <w:rPr>
          <w:sz w:val="22"/>
          <w:szCs w:val="22"/>
        </w:rPr>
        <w:t xml:space="preserve"> (zaznamenateľný)</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uisťovacích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r w:rsidRPr="006B3BDF">
        <w:rPr>
          <w:bCs/>
        </w:rPr>
        <w:t>ante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r w:rsidRPr="006B3BDF">
        <w:rPr>
          <w:bCs/>
        </w:rPr>
        <w:t xml:space="preserve">ante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ŽoP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ŽoV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38D3BC27"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00FD7C7E">
        <w:rPr>
          <w:sz w:val="22"/>
          <w:szCs w:val="22"/>
        </w:rPr>
        <w:t xml:space="preserve"> </w:t>
      </w:r>
      <w:r w:rsidRPr="00603684">
        <w:rPr>
          <w:sz w:val="22"/>
          <w:szCs w:val="22"/>
        </w:rPr>
        <w:t>Ž</w:t>
      </w:r>
      <w:r w:rsidR="002568A0" w:rsidRPr="00603684">
        <w:rPr>
          <w:sz w:val="22"/>
          <w:szCs w:val="22"/>
        </w:rPr>
        <w:t>oP</w:t>
      </w:r>
      <w:r w:rsidRPr="00603684">
        <w:rPr>
          <w:sz w:val="22"/>
          <w:szCs w:val="22"/>
        </w:rPr>
        <w:t xml:space="preserve"> (s príznakom záverečná) Prijímateľ predloží najneskôr do </w:t>
      </w:r>
      <w:del w:id="19" w:author="Autor">
        <w:r w:rsidR="00DB4D28" w:rsidDel="00FC0987">
          <w:rPr>
            <w:sz w:val="22"/>
            <w:szCs w:val="22"/>
          </w:rPr>
          <w:delText>ôsmich</w:delText>
        </w:r>
        <w:r w:rsidR="00EC71A4" w:rsidRPr="00603684" w:rsidDel="00FC0987">
          <w:rPr>
            <w:sz w:val="22"/>
            <w:szCs w:val="22"/>
          </w:rPr>
          <w:delText xml:space="preserve"> </w:delText>
        </w:r>
      </w:del>
      <w:ins w:id="20" w:author="Autor">
        <w:r w:rsidR="00FC0987">
          <w:rPr>
            <w:sz w:val="22"/>
            <w:szCs w:val="22"/>
          </w:rPr>
          <w:t>dvanástich</w:t>
        </w:r>
        <w:r w:rsidR="00FC0987" w:rsidRPr="00603684">
          <w:rPr>
            <w:sz w:val="22"/>
            <w:szCs w:val="22"/>
          </w:rPr>
          <w:t xml:space="preserve"> </w:t>
        </w:r>
      </w:ins>
      <w:r w:rsidRPr="00603684">
        <w:rPr>
          <w:sz w:val="22"/>
          <w:szCs w:val="22"/>
        </w:rPr>
        <w:t>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21"/>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21"/>
      <w:r w:rsidRPr="00603684">
        <w:rPr>
          <w:rStyle w:val="Odkaznakomentr"/>
          <w:sz w:val="22"/>
          <w:szCs w:val="22"/>
        </w:rPr>
        <w:commentReference w:id="21"/>
      </w:r>
    </w:p>
    <w:p w14:paraId="422B4687" w14:textId="2A5D6EE8" w:rsidR="00EE0DF4" w:rsidRPr="00603684" w:rsidRDefault="00083609" w:rsidP="00510A29">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2"/>
      <w:r w:rsidRPr="006B3BDF">
        <w:rPr>
          <w:sz w:val="22"/>
          <w:szCs w:val="22"/>
        </w:rPr>
        <w:t>pri ich najbližšej aktualizácii</w:t>
      </w:r>
      <w:commentRangeEnd w:id="22"/>
      <w:r w:rsidR="00113245" w:rsidRPr="00510A29">
        <w:rPr>
          <w:rStyle w:val="Odkaznakomentr"/>
          <w:sz w:val="22"/>
          <w:szCs w:val="22"/>
        </w:rPr>
        <w:commentReference w:id="22"/>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w:t>
      </w:r>
      <w:del w:id="23" w:author="Autor">
        <w:r w:rsidRPr="006B3BDF" w:rsidDel="00BF4201">
          <w:rPr>
            <w:sz w:val="22"/>
            <w:szCs w:val="22"/>
          </w:rPr>
          <w:delText xml:space="preserve">              </w:delText>
        </w:r>
      </w:del>
      <w:r w:rsidRPr="006B3BDF">
        <w:rPr>
          <w:sz w:val="22"/>
          <w:szCs w:val="22"/>
        </w:rPr>
        <w:t xml:space="preserve">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4"/>
      <w:r w:rsidR="00083609" w:rsidRPr="006B3BDF">
        <w:rPr>
          <w:bCs/>
        </w:rPr>
        <w:t>a</w:t>
      </w:r>
      <w:r w:rsidRPr="006B3BDF">
        <w:rPr>
          <w:bCs/>
        </w:rPr>
        <w:t>čatia</w:t>
      </w:r>
      <w:r w:rsidR="00083609" w:rsidRPr="006B3BDF">
        <w:rPr>
          <w:bCs/>
        </w:rPr>
        <w:t xml:space="preserve"> realizácie hlavných aktivít Projektu </w:t>
      </w:r>
      <w:commentRangeEnd w:id="24"/>
      <w:r w:rsidR="00083609" w:rsidRPr="006B3BDF">
        <w:rPr>
          <w:rStyle w:val="Odkaznakomentr"/>
          <w:sz w:val="22"/>
        </w:rPr>
        <w:commentReference w:id="24"/>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5"/>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5"/>
      <w:r w:rsidRPr="006B3BDF">
        <w:rPr>
          <w:rStyle w:val="Odkaznakomentr"/>
          <w:rFonts w:eastAsia="Calibri"/>
          <w:sz w:val="22"/>
          <w:lang w:eastAsia="sk-SK"/>
        </w:rPr>
        <w:commentReference w:id="25"/>
      </w:r>
    </w:p>
    <w:p w14:paraId="71E7404B" w14:textId="7B1CE726" w:rsidR="00962E02" w:rsidRPr="006B3BDF" w:rsidRDefault="00962E02" w:rsidP="00962E02">
      <w:pPr>
        <w:pStyle w:val="AOHead4"/>
        <w:numPr>
          <w:ilvl w:val="3"/>
          <w:numId w:val="74"/>
        </w:numPr>
        <w:spacing w:before="120" w:after="120"/>
      </w:pPr>
      <w:commentRangeStart w:id="26"/>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6"/>
      <w:r w:rsidRPr="006B3BDF">
        <w:rPr>
          <w:rStyle w:val="Odkaznakomentr"/>
          <w:rFonts w:eastAsia="Calibri"/>
          <w:sz w:val="22"/>
          <w:lang w:eastAsia="sk-SK"/>
        </w:rPr>
        <w:commentReference w:id="26"/>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Del="00BF4201" w:rsidRDefault="00962E02">
      <w:pPr>
        <w:spacing w:before="120" w:line="264" w:lineRule="auto"/>
        <w:ind w:left="1134"/>
        <w:jc w:val="both"/>
        <w:rPr>
          <w:del w:id="27" w:author="Autor"/>
          <w:sz w:val="22"/>
          <w:szCs w:val="22"/>
        </w:rPr>
        <w:pPrChange w:id="28" w:author="Autor">
          <w:pPr>
            <w:spacing w:before="120" w:line="264" w:lineRule="auto"/>
            <w:ind w:left="709"/>
            <w:jc w:val="both"/>
          </w:pPr>
        </w:pPrChange>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pPr>
        <w:spacing w:before="120" w:line="264" w:lineRule="auto"/>
        <w:ind w:left="1134"/>
        <w:jc w:val="both"/>
        <w:rPr>
          <w:sz w:val="22"/>
          <w:szCs w:val="22"/>
        </w:rPr>
        <w:pPrChange w:id="29" w:author="Autor">
          <w:pPr>
            <w:spacing w:before="120" w:line="264" w:lineRule="auto"/>
            <w:ind w:left="709"/>
            <w:jc w:val="both"/>
          </w:pPr>
        </w:pPrChange>
      </w:pPr>
    </w:p>
    <w:p w14:paraId="18EAFAB0" w14:textId="07C0898B" w:rsidR="00962E02" w:rsidRPr="006B3BDF" w:rsidDel="00BF4201" w:rsidRDefault="00962E02">
      <w:pPr>
        <w:ind w:left="1134"/>
        <w:jc w:val="both"/>
        <w:rPr>
          <w:del w:id="30" w:author="Autor"/>
          <w:sz w:val="22"/>
          <w:szCs w:val="22"/>
        </w:rPr>
        <w:pPrChange w:id="31" w:author="Autor">
          <w:pPr>
            <w:ind w:left="708"/>
            <w:jc w:val="both"/>
          </w:pPr>
        </w:pPrChange>
      </w:pPr>
      <w:r w:rsidRPr="006B3BDF">
        <w:rPr>
          <w:sz w:val="22"/>
          <w:szCs w:val="22"/>
        </w:rPr>
        <w:t xml:space="preserve">Pri menej významnej zmene podľa bodu (v) sa postupuje tak, že Poskytovateľ zapracuje zmeny v položkách rozpočtu, vrátane tých, ktoré súvisia s potvrdenou ex ante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ŽoP je podkladom aktualizovaný rozpočet Projektu vykonaný opísaným spôsobom na podklade </w:t>
      </w:r>
      <w:r w:rsidRPr="00BF4201">
        <w:rPr>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BF4201">
        <w:rPr>
          <w:sz w:val="22"/>
          <w:szCs w:val="22"/>
        </w:rPr>
        <w:t>zmeny v hodnote jednotlivých položiek rozpočtu Projektu</w:t>
      </w:r>
      <w:r w:rsidRPr="006B3BDF">
        <w:rPr>
          <w:sz w:val="22"/>
          <w:szCs w:val="22"/>
        </w:rPr>
        <w:t>, aktualizácia rozpočtu Projektu vyvoláva právne účinky</w:t>
      </w:r>
      <w:ins w:id="32" w:author="Autor">
        <w:r w:rsidR="00BF4201">
          <w:rPr>
            <w:sz w:val="22"/>
            <w:szCs w:val="22"/>
          </w:rPr>
          <w:t xml:space="preserve"> </w:t>
        </w:r>
      </w:ins>
    </w:p>
    <w:p w14:paraId="7746D8F1" w14:textId="77777777" w:rsidR="00962E02" w:rsidRPr="006B3BDF" w:rsidRDefault="00962E02">
      <w:pPr>
        <w:ind w:left="1134"/>
        <w:jc w:val="both"/>
        <w:rPr>
          <w:sz w:val="22"/>
          <w:szCs w:val="22"/>
        </w:rPr>
        <w:pPrChange w:id="33" w:author="Autor">
          <w:pPr>
            <w:spacing w:before="120" w:line="264" w:lineRule="auto"/>
            <w:ind w:left="709"/>
            <w:jc w:val="both"/>
          </w:pPr>
        </w:pPrChange>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pPr>
        <w:spacing w:before="120" w:line="264" w:lineRule="auto"/>
        <w:ind w:left="1134"/>
        <w:jc w:val="both"/>
        <w:rPr>
          <w:sz w:val="22"/>
          <w:szCs w:val="22"/>
        </w:rPr>
        <w:pPrChange w:id="34" w:author="Autor">
          <w:pPr>
            <w:spacing w:before="120" w:line="264" w:lineRule="auto"/>
            <w:ind w:left="709"/>
            <w:jc w:val="both"/>
          </w:pPr>
        </w:pPrChange>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Del="00BF4201" w:rsidRDefault="00962E02">
      <w:pPr>
        <w:spacing w:before="120" w:line="264" w:lineRule="auto"/>
        <w:ind w:left="1134"/>
        <w:jc w:val="both"/>
        <w:rPr>
          <w:del w:id="35" w:author="Autor"/>
          <w:sz w:val="22"/>
          <w:szCs w:val="22"/>
        </w:rPr>
        <w:pPrChange w:id="36" w:author="Autor">
          <w:pPr>
            <w:spacing w:before="120" w:line="264" w:lineRule="auto"/>
            <w:ind w:left="709"/>
            <w:jc w:val="both"/>
          </w:pPr>
        </w:pPrChange>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Del="00BF4201" w:rsidRDefault="00962E02">
      <w:pPr>
        <w:ind w:left="1134"/>
        <w:rPr>
          <w:del w:id="37" w:author="Autor"/>
          <w:sz w:val="22"/>
          <w:szCs w:val="22"/>
        </w:rPr>
        <w:pPrChange w:id="38" w:author="Autor">
          <w:pPr/>
        </w:pPrChange>
      </w:pPr>
    </w:p>
    <w:p w14:paraId="3A7A17D7" w14:textId="77777777" w:rsidR="00962E02" w:rsidRPr="006B3BDF" w:rsidRDefault="00962E02">
      <w:pPr>
        <w:spacing w:before="120" w:line="264" w:lineRule="auto"/>
        <w:ind w:left="1134"/>
        <w:jc w:val="both"/>
        <w:rPr>
          <w:sz w:val="22"/>
          <w:szCs w:val="22"/>
        </w:rPr>
        <w:pPrChange w:id="39" w:author="Autor">
          <w:pPr/>
        </w:pPrChange>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(ďalej aj ako „významnejšie zmeny“). Tieto je možné vykonať len na základe ich </w:t>
      </w:r>
      <w:r w:rsidRPr="006B3BDF">
        <w:rPr>
          <w:sz w:val="22"/>
          <w:szCs w:val="22"/>
        </w:rPr>
        <w:lastRenderedPageBreak/>
        <w:t xml:space="preserve">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40"/>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40"/>
      <w:r w:rsidRPr="006B3BDF">
        <w:rPr>
          <w:sz w:val="22"/>
          <w:szCs w:val="22"/>
        </w:rPr>
        <w:commentReference w:id="40"/>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lastRenderedPageBreak/>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41"/>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42"/>
      <w:r w:rsidRPr="006B3BDF">
        <w:rPr>
          <w:sz w:val="22"/>
          <w:szCs w:val="22"/>
        </w:rPr>
        <w:t xml:space="preserve">50% </w:t>
      </w:r>
      <w:commentRangeEnd w:id="42"/>
      <w:r w:rsidR="00D54E2A" w:rsidRPr="006B3BDF">
        <w:rPr>
          <w:rStyle w:val="Odkaznakomentr"/>
          <w:sz w:val="22"/>
          <w:szCs w:val="22"/>
        </w:rPr>
        <w:commentReference w:id="42"/>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43"/>
      <w:r w:rsidRPr="006B3BDF">
        <w:rPr>
          <w:sz w:val="22"/>
          <w:szCs w:val="22"/>
        </w:rPr>
        <w:t xml:space="preserve">50% </w:t>
      </w:r>
      <w:commentRangeEnd w:id="43"/>
      <w:r w:rsidR="00D54E2A" w:rsidRPr="006B3BDF">
        <w:rPr>
          <w:rStyle w:val="Odkaznakomentr"/>
          <w:sz w:val="22"/>
          <w:szCs w:val="22"/>
        </w:rPr>
        <w:commentReference w:id="43"/>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44"/>
      <w:r w:rsidR="00F61C24" w:rsidRPr="006B3BDF">
        <w:rPr>
          <w:sz w:val="22"/>
          <w:szCs w:val="22"/>
        </w:rPr>
        <w:t>20%</w:t>
      </w:r>
      <w:commentRangeEnd w:id="44"/>
      <w:r w:rsidR="00F61C24" w:rsidRPr="006B3BDF">
        <w:rPr>
          <w:rStyle w:val="Odkaznakomentr"/>
          <w:sz w:val="22"/>
          <w:szCs w:val="22"/>
        </w:rPr>
        <w:commentReference w:id="44"/>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lastRenderedPageBreak/>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41"/>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41"/>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vii.</w:t>
      </w:r>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r w:rsidR="004C08A0" w:rsidRPr="006B3BDF">
        <w:rPr>
          <w:rFonts w:eastAsia="Times New Roman"/>
          <w:sz w:val="22"/>
          <w:szCs w:val="22"/>
        </w:rPr>
        <w:t>ŽoP</w:t>
      </w:r>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w:t>
      </w:r>
      <w:r w:rsidRPr="006B3BDF">
        <w:rPr>
          <w:bCs/>
          <w:sz w:val="22"/>
          <w:szCs w:val="22"/>
        </w:rPr>
        <w:lastRenderedPageBreak/>
        <w:t xml:space="preserve">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lastRenderedPageBreak/>
        <w:t>pri významnejšej zmene podliehajúcej zmenovému konaniu ex- ante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45"/>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45"/>
      <w:r w:rsidR="00D22A95" w:rsidRPr="00510A29">
        <w:rPr>
          <w:rStyle w:val="Odkaznakomentr"/>
          <w:sz w:val="22"/>
          <w:szCs w:val="22"/>
        </w:rPr>
        <w:commentReference w:id="45"/>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lastRenderedPageBreak/>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46"/>
      <w:r w:rsidRPr="00510A29">
        <w:rPr>
          <w:sz w:val="22"/>
          <w:szCs w:val="22"/>
        </w:rPr>
        <w:t>vykonať</w:t>
      </w:r>
      <w:commentRangeEnd w:id="46"/>
      <w:r w:rsidRPr="00510A29">
        <w:rPr>
          <w:rStyle w:val="Odkaznakomentr"/>
          <w:sz w:val="22"/>
          <w:szCs w:val="22"/>
        </w:rPr>
        <w:commentReference w:id="46"/>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 xml:space="preserve">dokumentáciu z obstarávania tovarov, služieb, stavebných prác a súvisiacich postupov </w:t>
      </w:r>
      <w:r w:rsidR="00083609" w:rsidRPr="006B3BDF">
        <w:rPr>
          <w:sz w:val="22"/>
          <w:szCs w:val="22"/>
        </w:rPr>
        <w:lastRenderedPageBreak/>
        <w:t>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 xml:space="preserve">povinný sprístupniť elektronickú podobu kompletnej dokumentácie pre účely výkonu kontroly/finančnej kontroly RO, a to zriadením prístupu do elektronického prostriedku použitého na elektronickú </w:t>
      </w:r>
      <w:r w:rsidR="007B1B51" w:rsidRPr="006B3BDF">
        <w:rPr>
          <w:sz w:val="22"/>
          <w:szCs w:val="22"/>
        </w:rPr>
        <w:lastRenderedPageBreak/>
        <w:t>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446C7B05"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del w:id="47" w:author="Autor">
        <w:r w:rsidR="00853611" w:rsidRPr="006B3BDF" w:rsidDel="00BF4201">
          <w:rPr>
            <w:sz w:val="22"/>
            <w:szCs w:val="22"/>
          </w:rPr>
          <w:delText>)</w:delText>
        </w:r>
      </w:del>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w:t>
      </w:r>
      <w:del w:id="48" w:author="Autor">
        <w:r w:rsidRPr="006B3BDF" w:rsidDel="00BF4201">
          <w:rPr>
            <w:sz w:val="22"/>
            <w:szCs w:val="22"/>
          </w:rPr>
          <w:delText xml:space="preserve"> </w:delText>
        </w:r>
      </w:del>
      <w:ins w:id="49" w:author="Autor">
        <w:r w:rsidR="00BF4201">
          <w:rPr>
            <w:sz w:val="22"/>
            <w:szCs w:val="22"/>
          </w:rPr>
          <w:t> </w:t>
        </w:r>
      </w:ins>
      <w:r w:rsidRPr="006B3BDF">
        <w:rPr>
          <w:sz w:val="22"/>
          <w:szCs w:val="22"/>
        </w:rPr>
        <w:t>VO</w:t>
      </w:r>
      <w:ins w:id="50" w:author="Autor">
        <w:r w:rsidR="00BF4201">
          <w:rPr>
            <w:sz w:val="22"/>
            <w:szCs w:val="22"/>
          </w:rPr>
          <w:t xml:space="preserve"> </w:t>
        </w:r>
      </w:ins>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vo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51"/>
      <w:r w:rsidRPr="006B3BDF">
        <w:rPr>
          <w:sz w:val="22"/>
          <w:szCs w:val="22"/>
        </w:rPr>
        <w:t>obvyklej praxe (best practi</w:t>
      </w:r>
      <w:r w:rsidR="00A17A09" w:rsidRPr="006B3BDF">
        <w:rPr>
          <w:sz w:val="22"/>
          <w:szCs w:val="22"/>
        </w:rPr>
        <w:t>c</w:t>
      </w:r>
      <w:r w:rsidRPr="006B3BDF">
        <w:rPr>
          <w:sz w:val="22"/>
          <w:szCs w:val="22"/>
        </w:rPr>
        <w:t xml:space="preserve">e) </w:t>
      </w:r>
      <w:commentRangeEnd w:id="51"/>
      <w:r w:rsidRPr="006B3BDF">
        <w:rPr>
          <w:sz w:val="22"/>
          <w:szCs w:val="22"/>
        </w:rPr>
        <w:commentReference w:id="51"/>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VO</w:t>
      </w:r>
      <w:r w:rsidR="00E4364B" w:rsidRPr="006B3BDF">
        <w:rPr>
          <w:sz w:val="22"/>
          <w:szCs w:val="22"/>
        </w:rPr>
        <w:t xml:space="preserve">a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ex-ante kontrolu pred vyhlásením VO,</w:t>
      </w:r>
      <w:r w:rsidR="00E4364B" w:rsidRPr="006B3BDF">
        <w:rPr>
          <w:sz w:val="22"/>
          <w:szCs w:val="22"/>
        </w:rPr>
        <w:t xml:space="preserve"> (prvá ex ante kontrola nie je povinná a Prijímateľ sa môže dobrovoľne rozhodnúť predložiť dokumentáciu na prvú ex ante kontrolu Poskytovateľovi v prípade všetkých nadlimitných postupov zadávania zákaziek a </w:t>
      </w:r>
      <w:r w:rsidR="00E4364B" w:rsidRPr="006B3BDF">
        <w:rPr>
          <w:sz w:val="22"/>
          <w:szCs w:val="22"/>
        </w:rPr>
        <w:lastRenderedPageBreak/>
        <w:t>podlimitných zákaziek na stavebné práce)</w:t>
      </w:r>
      <w:r w:rsidR="00E33CF3" w:rsidRPr="00510A29">
        <w:rPr>
          <w:sz w:val="22"/>
          <w:szCs w:val="22"/>
        </w:rPr>
        <w:t xml:space="preserve"> prvá ex ante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ex-ante kontrolu pred podpisom zmluvy s úspešným uchádzačom</w:t>
      </w:r>
      <w:r w:rsidR="00E4364B" w:rsidRPr="006B3BDF">
        <w:rPr>
          <w:sz w:val="22"/>
          <w:szCs w:val="22"/>
        </w:rPr>
        <w:t xml:space="preserve"> (druhá ex ante kontrola nie je povinná a Prijímateľ sa môže dobrovoľne rozhodnúť predložiť dokumentáciu na druhú ex ante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ante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Druhú ex ante kontrolu pred podpisom zmluvy s úspešným uchádzačom (druhá ex ante kontrola nie je povinná a Prijímateľ sa môže dobrovoľne rozhodnúť predložiť dokumentáciu na druhú ex-ante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ante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r w:rsidRPr="006B3BDF">
        <w:rPr>
          <w:sz w:val="22"/>
          <w:szCs w:val="22"/>
        </w:rPr>
        <w:t>ante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52"/>
      <w:r w:rsidRPr="006B3BDF">
        <w:rPr>
          <w:sz w:val="22"/>
          <w:szCs w:val="22"/>
        </w:rPr>
        <w:t xml:space="preserve">iných nevyhnutných úkonov </w:t>
      </w:r>
      <w:commentRangeEnd w:id="52"/>
      <w:r w:rsidRPr="006B3BDF">
        <w:rPr>
          <w:sz w:val="22"/>
          <w:szCs w:val="22"/>
        </w:rPr>
        <w:commentReference w:id="52"/>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vo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r w:rsidRPr="006B3BDF">
        <w:rPr>
          <w:sz w:val="22"/>
          <w:szCs w:val="22"/>
        </w:rPr>
        <w:t>ante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w:t>
      </w:r>
      <w:r w:rsidRPr="006B3BDF">
        <w:rPr>
          <w:sz w:val="22"/>
          <w:szCs w:val="22"/>
        </w:rPr>
        <w:lastRenderedPageBreak/>
        <w:t xml:space="preserve">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r w:rsidRPr="006B3BDF">
        <w:rPr>
          <w:sz w:val="22"/>
          <w:szCs w:val="22"/>
        </w:rPr>
        <w:t>ante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r w:rsidRPr="006B3BDF">
        <w:rPr>
          <w:sz w:val="22"/>
          <w:szCs w:val="22"/>
        </w:rPr>
        <w:t>ante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r w:rsidR="004C08A0" w:rsidRPr="006B3BDF">
        <w:rPr>
          <w:rFonts w:eastAsia="Times New Roman"/>
          <w:sz w:val="22"/>
          <w:szCs w:val="22"/>
        </w:rPr>
        <w:t>ŽoP</w:t>
      </w:r>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r w:rsidRPr="006B3BDF">
        <w:rPr>
          <w:sz w:val="22"/>
          <w:szCs w:val="22"/>
        </w:rPr>
        <w:t xml:space="preserve">ante finančnej opravy. Ustanovenie predchádzajúcej vety neplatí v prípade, ak </w:t>
      </w:r>
      <w:r w:rsidR="004C08A0" w:rsidRPr="006B3BDF">
        <w:rPr>
          <w:rFonts w:eastAsia="Times New Roman"/>
          <w:sz w:val="22"/>
          <w:szCs w:val="22"/>
        </w:rPr>
        <w:t>ŽoP</w:t>
      </w:r>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lastRenderedPageBreak/>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r w:rsidR="00F61C24" w:rsidRPr="006B3BDF">
        <w:rPr>
          <w:sz w:val="22"/>
          <w:szCs w:val="22"/>
        </w:rPr>
        <w:t>ante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del w:id="53" w:author="Autor">
        <w:r w:rsidR="00DD3030" w:rsidRPr="006B3BDF" w:rsidDel="00BF4201">
          <w:rPr>
            <w:sz w:val="22"/>
            <w:szCs w:val="22"/>
          </w:rPr>
          <w:br/>
        </w:r>
      </w:del>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po uzavretí zmluvy Prijímateľa a úspešného uchádzača, ale ešte pred úhradou oprávnených výdavkov v ŽoP,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r w:rsidR="004C08A0" w:rsidRPr="006B3BDF">
        <w:rPr>
          <w:rFonts w:eastAsia="Times New Roman"/>
          <w:sz w:val="22"/>
          <w:szCs w:val="22"/>
        </w:rPr>
        <w:t>ŽoP</w:t>
      </w:r>
      <w:r w:rsidRPr="006B3BDF">
        <w:rPr>
          <w:sz w:val="22"/>
          <w:szCs w:val="22"/>
        </w:rPr>
        <w:t xml:space="preserve"> v rozsahu takýchto výdavkov, alebo sa po súhlase Prijímateľa stav konvaliduje prostredníctvom ex</w:t>
      </w:r>
      <w:r w:rsidR="001B053B" w:rsidRPr="006B3BDF">
        <w:rPr>
          <w:sz w:val="22"/>
          <w:szCs w:val="22"/>
        </w:rPr>
        <w:t xml:space="preserve"> </w:t>
      </w:r>
      <w:r w:rsidRPr="006B3BDF">
        <w:rPr>
          <w:sz w:val="22"/>
          <w:szCs w:val="22"/>
        </w:rPr>
        <w:t>ante finančnej opravy. Vo veci určenia ex</w:t>
      </w:r>
      <w:r w:rsidR="001B053B" w:rsidRPr="006B3BDF">
        <w:rPr>
          <w:sz w:val="22"/>
          <w:szCs w:val="22"/>
        </w:rPr>
        <w:t xml:space="preserve"> </w:t>
      </w:r>
      <w:r w:rsidRPr="006B3BDF">
        <w:rPr>
          <w:sz w:val="22"/>
          <w:szCs w:val="22"/>
        </w:rPr>
        <w:t xml:space="preserve">ante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r w:rsidRPr="006B3BDF">
        <w:rPr>
          <w:sz w:val="22"/>
          <w:szCs w:val="22"/>
        </w:rPr>
        <w:t>ante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r w:rsidRPr="006B3BDF">
        <w:rPr>
          <w:sz w:val="22"/>
          <w:szCs w:val="22"/>
        </w:rPr>
        <w:t xml:space="preserve">ante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r w:rsidRPr="006B3BDF">
        <w:rPr>
          <w:sz w:val="22"/>
          <w:szCs w:val="22"/>
        </w:rPr>
        <w:t xml:space="preserve">ante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r w:rsidRPr="006B3BDF">
        <w:rPr>
          <w:sz w:val="22"/>
          <w:szCs w:val="22"/>
        </w:rPr>
        <w:t xml:space="preserve">ante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r w:rsidRPr="006B3BDF">
        <w:rPr>
          <w:sz w:val="22"/>
          <w:szCs w:val="22"/>
        </w:rPr>
        <w:t xml:space="preserve">ante </w:t>
      </w:r>
      <w:r w:rsidRPr="006B3BDF">
        <w:rPr>
          <w:rFonts w:eastAsia="Times New Roman"/>
          <w:sz w:val="22"/>
          <w:szCs w:val="22"/>
        </w:rPr>
        <w:t xml:space="preserve">finančnej opravy je Prijímateľ povinný pri predkladaní </w:t>
      </w:r>
      <w:r w:rsidR="004C08A0" w:rsidRPr="006B3BDF">
        <w:rPr>
          <w:rFonts w:eastAsia="Times New Roman"/>
          <w:sz w:val="22"/>
          <w:szCs w:val="22"/>
        </w:rPr>
        <w:t>ŽoP</w:t>
      </w:r>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vrátane výdavkov za nepotvrdenú ex ante finančnú opravu a Poskytovateľ zníži oprávnenú sumu v predloženej </w:t>
      </w:r>
      <w:r w:rsidR="004C08A0" w:rsidRPr="006B3BDF">
        <w:rPr>
          <w:sz w:val="22"/>
          <w:szCs w:val="22"/>
        </w:rPr>
        <w:t>ŽoP</w:t>
      </w:r>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avšak nárokuje si sumu zníženú o potvrdenú ex ante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lastRenderedPageBreak/>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r w:rsidRPr="006B3BDF">
        <w:rPr>
          <w:sz w:val="22"/>
          <w:szCs w:val="22"/>
        </w:rPr>
        <w:t xml:space="preserve">ante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54"/>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54"/>
      <w:r w:rsidRPr="006B3BDF">
        <w:rPr>
          <w:sz w:val="22"/>
          <w:szCs w:val="22"/>
        </w:rPr>
        <w:commentReference w:id="54"/>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55"/>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55"/>
      <w:r w:rsidRPr="006B3BDF">
        <w:rPr>
          <w:rStyle w:val="Odkaznakomentr"/>
          <w:rFonts w:eastAsia="Times New Roman"/>
          <w:sz w:val="22"/>
          <w:szCs w:val="22"/>
          <w:lang w:eastAsia="x-none"/>
        </w:rPr>
        <w:commentReference w:id="55"/>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lastRenderedPageBreak/>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r w:rsidR="004C08A0" w:rsidRPr="006B3BDF">
        <w:rPr>
          <w:rFonts w:eastAsia="Times New Roman"/>
          <w:sz w:val="22"/>
          <w:szCs w:val="22"/>
        </w:rPr>
        <w:t>ŽoP</w:t>
      </w:r>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predfinancovania </w:t>
      </w:r>
      <w:r w:rsidR="0093086F" w:rsidRPr="006B3BDF">
        <w:rPr>
          <w:sz w:val="22"/>
          <w:szCs w:val="22"/>
        </w:rPr>
        <w:t>d</w:t>
      </w:r>
      <w:r w:rsidRPr="006B3BDF">
        <w:rPr>
          <w:sz w:val="22"/>
          <w:szCs w:val="22"/>
        </w:rPr>
        <w:t>oplňujúce monitorovacie údaje k </w:t>
      </w:r>
      <w:r w:rsidR="004C08A0" w:rsidRPr="006B3BDF">
        <w:rPr>
          <w:rFonts w:eastAsia="Times New Roman"/>
          <w:sz w:val="22"/>
          <w:szCs w:val="22"/>
        </w:rPr>
        <w:t>ŽoP</w:t>
      </w:r>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r w:rsidR="004C08A0" w:rsidRPr="006B3BDF">
        <w:rPr>
          <w:rFonts w:eastAsia="Times New Roman"/>
          <w:sz w:val="22"/>
          <w:szCs w:val="22"/>
        </w:rPr>
        <w:t>ŽoP</w:t>
      </w:r>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56"/>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56"/>
      <w:r w:rsidR="00DC2C3E" w:rsidRPr="00510A29">
        <w:rPr>
          <w:rStyle w:val="Odkaznakomentr"/>
          <w:sz w:val="22"/>
          <w:szCs w:val="22"/>
        </w:rPr>
        <w:commentReference w:id="56"/>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w:t>
      </w:r>
      <w:r w:rsidRPr="006B3BDF">
        <w:rPr>
          <w:sz w:val="22"/>
          <w:szCs w:val="22"/>
        </w:rPr>
        <w:lastRenderedPageBreak/>
        <w:t>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r w:rsidR="004C08A0" w:rsidRPr="006B3BDF">
        <w:rPr>
          <w:rFonts w:eastAsia="Times New Roman"/>
          <w:sz w:val="22"/>
          <w:szCs w:val="22"/>
        </w:rPr>
        <w:t>ŽoP</w:t>
      </w:r>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r w:rsidR="004C08A0" w:rsidRPr="006B3BDF">
        <w:rPr>
          <w:rFonts w:eastAsia="Times New Roman"/>
          <w:sz w:val="22"/>
          <w:szCs w:val="22"/>
        </w:rPr>
        <w:t>ŽoP</w:t>
      </w:r>
      <w:r w:rsidR="002F402A" w:rsidRPr="006B3BDF">
        <w:rPr>
          <w:sz w:val="22"/>
          <w:szCs w:val="22"/>
        </w:rPr>
        <w:t xml:space="preserve"> musí byť vykonávaná spolu s kontrolou </w:t>
      </w:r>
      <w:r w:rsidR="004C08A0" w:rsidRPr="006B3BDF">
        <w:rPr>
          <w:rFonts w:eastAsia="Times New Roman"/>
          <w:sz w:val="22"/>
          <w:szCs w:val="22"/>
        </w:rPr>
        <w:t>ŽoP</w:t>
      </w:r>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57"/>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57"/>
      <w:r w:rsidR="00D22A95" w:rsidRPr="00510A29">
        <w:rPr>
          <w:rStyle w:val="Odkaznakomentr"/>
          <w:sz w:val="22"/>
          <w:szCs w:val="22"/>
        </w:rPr>
        <w:commentReference w:id="57"/>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58"/>
      <w:r w:rsidR="00083609" w:rsidRPr="00603684">
        <w:rPr>
          <w:rFonts w:ascii="Times New Roman" w:hAnsi="Times New Roman" w:cs="Times New Roman"/>
          <w:kern w:val="0"/>
          <w:sz w:val="22"/>
          <w:szCs w:val="22"/>
        </w:rPr>
        <w:t>KOMUNIKÁCIA</w:t>
      </w:r>
      <w:commentRangeEnd w:id="58"/>
      <w:r w:rsidR="00083609" w:rsidRPr="00603684">
        <w:rPr>
          <w:rStyle w:val="Odkaznakomentr"/>
          <w:rFonts w:ascii="Times New Roman" w:hAnsi="Times New Roman" w:cs="Times New Roman"/>
          <w:b w:val="0"/>
          <w:kern w:val="0"/>
          <w:sz w:val="22"/>
          <w:szCs w:val="22"/>
        </w:rPr>
        <w:commentReference w:id="58"/>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59"/>
      <w:r w:rsidRPr="00510A29">
        <w:rPr>
          <w:sz w:val="22"/>
        </w:rPr>
        <w:t>veľký</w:t>
      </w:r>
      <w:commentRangeEnd w:id="59"/>
      <w:r w:rsidR="00BE1E41" w:rsidRPr="00603684">
        <w:rPr>
          <w:rStyle w:val="Odkaznakomentr"/>
          <w:sz w:val="22"/>
          <w:szCs w:val="22"/>
        </w:rPr>
        <w:commentReference w:id="59"/>
      </w:r>
      <w:r w:rsidRPr="00510A29">
        <w:rPr>
          <w:sz w:val="22"/>
        </w:rPr>
        <w:t xml:space="preserve"> a musí byť umiestnený na mieste ľahko viditeľnom verejnosťou.</w:t>
      </w:r>
    </w:p>
    <w:p w14:paraId="1E3C2421" w14:textId="260AB5F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w:t>
      </w:r>
      <w:del w:id="60" w:author="Autor">
        <w:r w:rsidR="00DB4D28" w:rsidDel="000F6567">
          <w:rPr>
            <w:sz w:val="22"/>
            <w:szCs w:val="22"/>
          </w:rPr>
          <w:delText>ôsmich</w:delText>
        </w:r>
        <w:r w:rsidRPr="00603684" w:rsidDel="000F6567">
          <w:rPr>
            <w:sz w:val="22"/>
            <w:szCs w:val="22"/>
          </w:rPr>
          <w:delText xml:space="preserve"> </w:delText>
        </w:r>
      </w:del>
      <w:ins w:id="61" w:author="Autor">
        <w:r w:rsidR="000F6567">
          <w:rPr>
            <w:sz w:val="22"/>
            <w:szCs w:val="22"/>
          </w:rPr>
          <w:t>dvanástich</w:t>
        </w:r>
        <w:r w:rsidR="000F6567" w:rsidRPr="00603684">
          <w:rPr>
            <w:sz w:val="22"/>
            <w:szCs w:val="22"/>
          </w:rPr>
          <w:t xml:space="preserve"> </w:t>
        </w:r>
      </w:ins>
      <w:r w:rsidRPr="00603684">
        <w:rPr>
          <w:sz w:val="22"/>
          <w:szCs w:val="22"/>
        </w:rPr>
        <w:t>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62"/>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62"/>
      <w:r w:rsidR="00083609" w:rsidRPr="00603684">
        <w:rPr>
          <w:rStyle w:val="Odkaznakomentr"/>
          <w:rFonts w:ascii="Times New Roman" w:hAnsi="Times New Roman" w:cs="Times New Roman"/>
          <w:b w:val="0"/>
          <w:sz w:val="22"/>
          <w:szCs w:val="22"/>
        </w:rPr>
        <w:commentReference w:id="62"/>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63"/>
      <w:r w:rsidRPr="00603684">
        <w:rPr>
          <w:sz w:val="22"/>
          <w:szCs w:val="22"/>
        </w:rPr>
        <w:t>z osobitného predpisu</w:t>
      </w:r>
      <w:commentRangeEnd w:id="63"/>
      <w:r w:rsidRPr="00603684">
        <w:rPr>
          <w:rStyle w:val="Odkaznakomentr"/>
          <w:sz w:val="22"/>
          <w:szCs w:val="22"/>
        </w:rPr>
        <w:commentReference w:id="63"/>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lastRenderedPageBreak/>
        <w:t xml:space="preserve">Ak Prijímateľ nadobudne majetok, ktorý je predmetom duševného vlastníctva na základe zmluvy, ktorej účelom/predmetom je aj </w:t>
      </w:r>
      <w:commentRangeStart w:id="64"/>
      <w:r w:rsidRPr="00603684">
        <w:rPr>
          <w:bCs/>
          <w:sz w:val="22"/>
          <w:szCs w:val="22"/>
        </w:rPr>
        <w:t>vytvorenie alebo zabezpečenie vytvorenia diela alebo iného práva duševného vlastníctva (vrátane priemyselného vlastníctva) pre Projekt</w:t>
      </w:r>
      <w:commentRangeEnd w:id="64"/>
      <w:r w:rsidRPr="00510A29">
        <w:rPr>
          <w:rStyle w:val="Odkaznakomentr"/>
          <w:sz w:val="22"/>
        </w:rPr>
        <w:commentReference w:id="64"/>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lastRenderedPageBreak/>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 xml:space="preserve">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1B1D859F"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lastRenderedPageBreak/>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ins w:id="65" w:author="Autor">
        <w:r w:rsidR="005E11BF">
          <w:rPr>
            <w:sz w:val="22"/>
            <w:szCs w:val="22"/>
          </w:rPr>
          <w:t>12</w:t>
        </w:r>
      </w:ins>
      <w:del w:id="66" w:author="Autor">
        <w:r w:rsidR="006D756E" w:rsidDel="005E11BF">
          <w:rPr>
            <w:sz w:val="22"/>
            <w:szCs w:val="22"/>
          </w:rPr>
          <w:delText>8</w:delText>
        </w:r>
      </w:del>
      <w:commentRangeStart w:id="67"/>
      <w:r w:rsidRPr="00603684">
        <w:rPr>
          <w:sz w:val="22"/>
          <w:szCs w:val="22"/>
        </w:rPr>
        <w:t xml:space="preserve"> mesiacov </w:t>
      </w:r>
      <w:commentRangeEnd w:id="67"/>
      <w:r w:rsidRPr="00EA44FD">
        <w:rPr>
          <w:rStyle w:val="Odkaznakomentr"/>
          <w:sz w:val="22"/>
          <w:szCs w:val="22"/>
          <w:lang w:eastAsia="x-none"/>
        </w:rPr>
        <w:commentReference w:id="67"/>
      </w:r>
      <w:r w:rsidRPr="00603684">
        <w:rPr>
          <w:sz w:val="22"/>
          <w:szCs w:val="22"/>
        </w:rPr>
        <w:t xml:space="preserve">od Ukončenia realizácie hlavných aktivít Projektu alebo do podania </w:t>
      </w:r>
      <w:r w:rsidR="004C08A0" w:rsidRPr="00603684">
        <w:rPr>
          <w:rFonts w:eastAsia="Times New Roman"/>
          <w:sz w:val="22"/>
          <w:szCs w:val="22"/>
        </w:rPr>
        <w:t>ŽoP</w:t>
      </w:r>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5F9C848E"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r w:rsidR="004C08A0" w:rsidRPr="00603684">
        <w:rPr>
          <w:rFonts w:eastAsia="Times New Roman"/>
          <w:sz w:val="22"/>
          <w:szCs w:val="22"/>
        </w:rPr>
        <w:t>ŽoP</w:t>
      </w:r>
      <w:r w:rsidR="00544209" w:rsidRPr="00603684">
        <w:rPr>
          <w:bCs/>
          <w:sz w:val="22"/>
          <w:szCs w:val="22"/>
        </w:rPr>
        <w:t>, najneskôr však do 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68"/>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68"/>
      <w:r w:rsidR="00FB3443" w:rsidRPr="00510A29">
        <w:rPr>
          <w:rStyle w:val="Odkaznakomentr"/>
          <w:sz w:val="22"/>
        </w:rPr>
        <w:commentReference w:id="68"/>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w:t>
      </w:r>
      <w:r w:rsidRPr="00603684">
        <w:rPr>
          <w:bCs/>
          <w:sz w:val="22"/>
          <w:szCs w:val="22"/>
        </w:rPr>
        <w:lastRenderedPageBreak/>
        <w:t xml:space="preserve">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ŽoP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69"/>
      <w:r w:rsidRPr="006B3BDF">
        <w:rPr>
          <w:sz w:val="22"/>
          <w:szCs w:val="22"/>
        </w:rPr>
        <w:t>alebo vyznačením Začatia realizácie hlavných aktivít Projektu v ITMS2014+.</w:t>
      </w:r>
      <w:commentRangeEnd w:id="69"/>
      <w:r w:rsidRPr="006B3BDF">
        <w:rPr>
          <w:rStyle w:val="Odkaznakomentr"/>
          <w:sz w:val="22"/>
          <w:szCs w:val="22"/>
        </w:rPr>
        <w:commentReference w:id="69"/>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lastRenderedPageBreak/>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70"/>
      <w:r w:rsidRPr="006B3BDF">
        <w:rPr>
          <w:bCs/>
          <w:sz w:val="22"/>
          <w:szCs w:val="22"/>
        </w:rPr>
        <w:t>Rozpočte Projektu ako tvorí prílohu rozhodnutia a </w:t>
      </w:r>
      <w:commentRangeEnd w:id="70"/>
      <w:r w:rsidRPr="006B3BDF">
        <w:rPr>
          <w:rStyle w:val="Odkaznakomentr"/>
          <w:sz w:val="22"/>
          <w:szCs w:val="22"/>
        </w:rPr>
        <w:commentReference w:id="70"/>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ŽoP, ktoré sú stanovené vo VP a Prijímateľ si v oznámení uplatnil ako deň pozastavenia tridsiaty prvý deň po uplynutí lehôt na preplatenie podanej ŽoP;</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v prípadoch nesúvisiacich so ŽoP</w:t>
      </w:r>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ŽoP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Výdavky realizované Prijímateľom počas obdobia pozastavenia Realizácie hlavných aktivít Projektu sa nebudú pokladať za oprávnené výdavky, a to ani výdavky vzťahujúce sa na podporné </w:t>
      </w:r>
      <w:r w:rsidRPr="006B3BDF">
        <w:rPr>
          <w:bCs/>
          <w:sz w:val="22"/>
          <w:szCs w:val="22"/>
        </w:rPr>
        <w:lastRenderedPageBreak/>
        <w:t>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lastRenderedPageBreak/>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lastRenderedPageBreak/>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r w:rsidR="004C08A0" w:rsidRPr="006B3BDF">
        <w:rPr>
          <w:rFonts w:eastAsia="Times New Roman"/>
          <w:sz w:val="22"/>
          <w:szCs w:val="22"/>
        </w:rPr>
        <w:t>ŽoP</w:t>
      </w:r>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w:t>
      </w:r>
      <w:r w:rsidRPr="006B3BDF">
        <w:rPr>
          <w:bCs/>
          <w:sz w:val="22"/>
          <w:szCs w:val="22"/>
        </w:rPr>
        <w:lastRenderedPageBreak/>
        <w:t xml:space="preserve">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o schválení žiadosti o NFP, alebo ak nezúčtoval celú sumu poskytnutého predfinancovania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predfinancovaní;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vyplatený NFP alebo jeho časť systémom refundácie alebo na úhrnnú sumu celkového NFP alebo jeho časť nezúčtovaných zálohových platieb alebo predfinancovaní;</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7D35B6A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del w:id="71" w:author="Autor">
        <w:r w:rsidRPr="006B3BDF" w:rsidDel="004D6331">
          <w:rPr>
            <w:sz w:val="22"/>
            <w:szCs w:val="22"/>
          </w:rPr>
          <w:delText>odviesť výnos z prostriedkov NFP podľa § 7 ods</w:delText>
        </w:r>
        <w:r w:rsidR="000D3CB0" w:rsidRPr="006B3BDF" w:rsidDel="004D6331">
          <w:rPr>
            <w:sz w:val="22"/>
            <w:szCs w:val="22"/>
          </w:rPr>
          <w:delText xml:space="preserve">ek </w:delText>
        </w:r>
        <w:r w:rsidRPr="006B3BDF" w:rsidDel="004D6331">
          <w:rPr>
            <w:sz w:val="22"/>
            <w:szCs w:val="22"/>
          </w:rPr>
          <w:delText>1 písm</w:delText>
        </w:r>
        <w:r w:rsidR="000D3CB0" w:rsidRPr="006B3BDF" w:rsidDel="004D6331">
          <w:rPr>
            <w:sz w:val="22"/>
            <w:szCs w:val="22"/>
          </w:rPr>
          <w:delText xml:space="preserve">eno </w:delText>
        </w:r>
        <w:r w:rsidRPr="006B3BDF" w:rsidDel="004D6331">
          <w:rPr>
            <w:sz w:val="22"/>
            <w:szCs w:val="22"/>
          </w:rPr>
          <w:delText xml:space="preserve">m) </w:delText>
        </w:r>
        <w:r w:rsidR="000D3CB0" w:rsidRPr="006B3BDF" w:rsidDel="004D6331">
          <w:rPr>
            <w:sz w:val="22"/>
            <w:szCs w:val="22"/>
          </w:rPr>
          <w:delText>Zákona  </w:delText>
        </w:r>
        <w:r w:rsidRPr="006B3BDF" w:rsidDel="004D6331">
          <w:rPr>
            <w:sz w:val="22"/>
            <w:szCs w:val="22"/>
          </w:rPr>
          <w:delText>o rozpočtových pravidlách vzniknutý na základe úročenia poskytnutého NFP (ďalej len „výnos“); uvedené platí len v prípade poskytnutia NFP systémom zálohovej platby a/alebo predfinancovania; suma neprevyšujúca 40 EUR podľa § 33 ods</w:delText>
        </w:r>
        <w:r w:rsidR="000D3CB0" w:rsidRPr="006B3BDF" w:rsidDel="004D6331">
          <w:rPr>
            <w:sz w:val="22"/>
            <w:szCs w:val="22"/>
          </w:rPr>
          <w:delText xml:space="preserve">ek </w:delText>
        </w:r>
        <w:r w:rsidR="00D770E2" w:rsidRPr="006B3BDF" w:rsidDel="004D6331">
          <w:rPr>
            <w:sz w:val="22"/>
            <w:szCs w:val="22"/>
          </w:rPr>
          <w:delText xml:space="preserve">2 </w:delText>
        </w:r>
        <w:r w:rsidR="000D3CB0" w:rsidRPr="006B3BDF" w:rsidDel="004D6331">
          <w:rPr>
            <w:sz w:val="22"/>
            <w:szCs w:val="22"/>
          </w:rPr>
          <w:delText xml:space="preserve">Zákona </w:delText>
        </w:r>
        <w:r w:rsidRPr="006B3BDF" w:rsidDel="004D6331">
          <w:rPr>
            <w:sz w:val="22"/>
            <w:szCs w:val="22"/>
          </w:rPr>
          <w:delText>o príspevku z EŠIF sa v tomto prípade neuplatňuje</w:delText>
        </w:r>
      </w:del>
      <w:ins w:id="72" w:author="Autor">
        <w:r w:rsidR="004D6331">
          <w:rPr>
            <w:sz w:val="22"/>
            <w:szCs w:val="22"/>
          </w:rPr>
          <w:t>neuplatňuje sa</w:t>
        </w:r>
      </w:ins>
      <w:r w:rsidRPr="006B3BDF">
        <w:rPr>
          <w:sz w:val="22"/>
          <w:szCs w:val="22"/>
        </w:rPr>
        <w:t>;</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727F9A18"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del w:id="73" w:author="Autor">
        <w:r w:rsidRPr="006B3BDF" w:rsidDel="004D6331">
          <w:rPr>
            <w:sz w:val="22"/>
            <w:szCs w:val="22"/>
          </w:rPr>
          <w:delText>V prípade vzniku povinnosti odvodu výnosu podľa odseku 1 písm</w:delText>
        </w:r>
        <w:r w:rsidR="000D3CB0" w:rsidRPr="006B3BDF" w:rsidDel="004D6331">
          <w:rPr>
            <w:sz w:val="22"/>
            <w:szCs w:val="22"/>
          </w:rPr>
          <w:delText xml:space="preserve">eno </w:delText>
        </w:r>
        <w:r w:rsidRPr="006B3BDF" w:rsidDel="004D6331">
          <w:rPr>
            <w:sz w:val="22"/>
            <w:szCs w:val="22"/>
          </w:rPr>
          <w:delText xml:space="preserve">i) tohto článku </w:delText>
        </w:r>
        <w:r w:rsidR="00762912" w:rsidRPr="006B3BDF" w:rsidDel="004D6331">
          <w:rPr>
            <w:sz w:val="22"/>
            <w:szCs w:val="22"/>
          </w:rPr>
          <w:delText xml:space="preserve">je </w:delText>
        </w:r>
        <w:r w:rsidRPr="006B3BDF" w:rsidDel="004D6331">
          <w:rPr>
            <w:sz w:val="22"/>
            <w:szCs w:val="22"/>
          </w:rPr>
          <w:delText xml:space="preserve">Prijímateľ </w:delText>
        </w:r>
        <w:r w:rsidR="00762912" w:rsidRPr="006B3BDF" w:rsidDel="004D6331">
          <w:rPr>
            <w:sz w:val="22"/>
            <w:szCs w:val="22"/>
          </w:rPr>
          <w:delText xml:space="preserve">povinný </w:delText>
        </w:r>
        <w:r w:rsidRPr="006B3BDF" w:rsidDel="004D6331">
          <w:rPr>
            <w:sz w:val="22"/>
            <w:szCs w:val="22"/>
          </w:rPr>
          <w:delText xml:space="preserve">odviesť výnos do 31. </w:delText>
        </w:r>
        <w:r w:rsidR="000D3CB0" w:rsidRPr="006B3BDF" w:rsidDel="004D6331">
          <w:rPr>
            <w:sz w:val="22"/>
            <w:szCs w:val="22"/>
          </w:rPr>
          <w:delText xml:space="preserve">01. </w:delText>
        </w:r>
        <w:r w:rsidRPr="006B3BDF" w:rsidDel="004D6331">
          <w:rPr>
            <w:sz w:val="22"/>
            <w:szCs w:val="22"/>
          </w:rPr>
          <w:delText xml:space="preserve">roku nasledujúceho po roku, v ktorom vznikol výnos. </w:delText>
        </w:r>
      </w:del>
      <w:r w:rsidRPr="006B3BDF">
        <w:rPr>
          <w:sz w:val="22"/>
          <w:szCs w:val="22"/>
        </w:rPr>
        <w:t>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lastRenderedPageBreak/>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ŽoV,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ŽoV</w:t>
      </w:r>
      <w:r w:rsidR="00455EFF" w:rsidRPr="006B3BDF">
        <w:rPr>
          <w:sz w:val="22"/>
          <w:szCs w:val="22"/>
        </w:rPr>
        <w:t xml:space="preserve"> dochádza zverejnením ŽoV Poskytovateľom vo verejnej časti ITMS2014+.</w:t>
      </w:r>
      <w:r w:rsidR="005D1133" w:rsidRPr="006B3BDF">
        <w:rPr>
          <w:sz w:val="22"/>
          <w:szCs w:val="22"/>
        </w:rPr>
        <w:t xml:space="preserve"> Prijímateľ </w:t>
      </w:r>
      <w:r w:rsidR="00455EFF" w:rsidRPr="006B3BDF">
        <w:rPr>
          <w:sz w:val="22"/>
          <w:szCs w:val="22"/>
        </w:rPr>
        <w:t xml:space="preserve">je o zverejnení ŽoV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 xml:space="preserve">Poskytovateľ v ŽoV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ŽoV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r w:rsidRPr="006B3BDF">
        <w:rPr>
          <w:sz w:val="22"/>
          <w:szCs w:val="22"/>
        </w:rPr>
        <w:t>ŽoV</w:t>
      </w:r>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verejnej časti ITMS2014+ je totožný s dňom prechodu ŽoV do stavu „Odoslaný dlžníkovi“ v systéme ITMS2014+. Dňom nasledujúcim po dni sprístupnenia ŽoV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r w:rsidRPr="006B3BDF">
        <w:rPr>
          <w:sz w:val="22"/>
          <w:szCs w:val="22"/>
        </w:rPr>
        <w:t>ŽoV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lastRenderedPageBreak/>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nevysporiadané.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ŽoV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74"/>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74"/>
      <w:r w:rsidRPr="00EA44FD">
        <w:rPr>
          <w:rStyle w:val="Odkaznakomentr"/>
          <w:rFonts w:eastAsia="Times New Roman"/>
          <w:sz w:val="22"/>
          <w:szCs w:val="22"/>
          <w:lang w:eastAsia="x-none"/>
        </w:rPr>
        <w:commentReference w:id="74"/>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lastRenderedPageBreak/>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r w:rsidR="004C08A0" w:rsidRPr="00603684">
        <w:rPr>
          <w:rFonts w:eastAsia="Times New Roman"/>
          <w:sz w:val="22"/>
          <w:szCs w:val="22"/>
        </w:rPr>
        <w:t>ŽoP</w:t>
      </w:r>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lastRenderedPageBreak/>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lastRenderedPageBreak/>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so Systémom finančného riadenia (časť Účty prijímateľa – štátna rozpočtová organizácia, resp. príslušné ustanovenia k jednotlivých systémov financovania – predfinancovanie,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Kombinácia všetkých troch systémov financovania (systém zálohových platieb, systém predfinancovania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r w:rsidR="004C08A0" w:rsidRPr="006B3BDF">
        <w:rPr>
          <w:sz w:val="22"/>
          <w:szCs w:val="22"/>
        </w:rPr>
        <w:t xml:space="preserve">ŽoP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predfinancovania</w:t>
      </w:r>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r w:rsidR="004C08A0" w:rsidRPr="006B3BDF">
        <w:rPr>
          <w:sz w:val="22"/>
          <w:szCs w:val="22"/>
        </w:rPr>
        <w:t>ŽoP</w:t>
      </w:r>
      <w:r w:rsidRPr="006B3BDF">
        <w:rPr>
          <w:color w:val="000000"/>
          <w:sz w:val="22"/>
          <w:szCs w:val="22"/>
        </w:rPr>
        <w:t xml:space="preserve">. V takom prípade Prijímateľ predkladá samostatne </w:t>
      </w:r>
      <w:r w:rsidR="004C08A0" w:rsidRPr="006B3BDF">
        <w:rPr>
          <w:sz w:val="22"/>
          <w:szCs w:val="22"/>
        </w:rPr>
        <w:t>ŽoP</w:t>
      </w:r>
      <w:r w:rsidRPr="006B3BDF">
        <w:rPr>
          <w:color w:val="000000"/>
          <w:sz w:val="22"/>
          <w:szCs w:val="22"/>
        </w:rPr>
        <w:t xml:space="preserve"> (zúčtovanie zálohovej platby) a samostatne </w:t>
      </w:r>
      <w:r w:rsidR="004C08A0" w:rsidRPr="006B3BDF">
        <w:rPr>
          <w:sz w:val="22"/>
          <w:szCs w:val="22"/>
        </w:rPr>
        <w:t xml:space="preserve">ŽoP </w:t>
      </w:r>
      <w:r w:rsidRPr="006B3BDF">
        <w:rPr>
          <w:color w:val="000000"/>
          <w:sz w:val="22"/>
          <w:szCs w:val="22"/>
        </w:rPr>
        <w:t>(priebežná platba – refundácia)</w:t>
      </w:r>
      <w:r w:rsidR="00192B57" w:rsidRPr="006B3BDF">
        <w:rPr>
          <w:color w:val="000000"/>
          <w:sz w:val="22"/>
          <w:szCs w:val="22"/>
        </w:rPr>
        <w:t xml:space="preserve"> a/alebo samostatne </w:t>
      </w:r>
      <w:r w:rsidR="004C08A0" w:rsidRPr="006B3BDF">
        <w:rPr>
          <w:sz w:val="22"/>
          <w:szCs w:val="22"/>
        </w:rPr>
        <w:t>ŽoP</w:t>
      </w:r>
      <w:r w:rsidR="00192B57" w:rsidRPr="006B3BDF">
        <w:rPr>
          <w:color w:val="000000"/>
          <w:sz w:val="22"/>
          <w:szCs w:val="22"/>
        </w:rPr>
        <w:t xml:space="preserve"> (zúčtovanie predfinancovania)</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75"/>
      <w:r w:rsidRPr="006B3BDF">
        <w:rPr>
          <w:color w:val="000000"/>
          <w:sz w:val="22"/>
          <w:szCs w:val="22"/>
        </w:rPr>
        <w:t>....</w:t>
      </w:r>
      <w:commentRangeEnd w:id="75"/>
      <w:r w:rsidRPr="006B3BDF">
        <w:rPr>
          <w:rStyle w:val="Odkaznakomentr"/>
          <w:rFonts w:eastAsia="Calibri"/>
          <w:sz w:val="22"/>
          <w:szCs w:val="22"/>
        </w:rPr>
        <w:commentReference w:id="75"/>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r w:rsidR="004C08A0" w:rsidRPr="006B3BDF">
        <w:rPr>
          <w:sz w:val="22"/>
          <w:szCs w:val="22"/>
        </w:rPr>
        <w:t>ŽoP</w:t>
      </w:r>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r w:rsidR="004C08A0" w:rsidRPr="006B3BDF">
        <w:rPr>
          <w:sz w:val="22"/>
          <w:szCs w:val="22"/>
        </w:rPr>
        <w:t>ŽoP</w:t>
      </w:r>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r w:rsidR="004C08A0" w:rsidRPr="006B3BDF">
        <w:rPr>
          <w:sz w:val="22"/>
          <w:szCs w:val="22"/>
        </w:rPr>
        <w:t>ŽoP</w:t>
      </w:r>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76"/>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76"/>
      <w:r w:rsidRPr="006B3BDF">
        <w:rPr>
          <w:rStyle w:val="Odkaznakomentr"/>
          <w:rFonts w:eastAsia="Calibri"/>
          <w:sz w:val="22"/>
          <w:szCs w:val="22"/>
        </w:rPr>
        <w:commentReference w:id="76"/>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r w:rsidR="004C08A0" w:rsidRPr="006B3BDF">
        <w:rPr>
          <w:sz w:val="22"/>
          <w:szCs w:val="22"/>
        </w:rPr>
        <w:t>ŽoP</w:t>
      </w:r>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r w:rsidR="004C08A0" w:rsidRPr="006B3BDF">
        <w:rPr>
          <w:sz w:val="22"/>
          <w:szCs w:val="22"/>
        </w:rPr>
        <w:t>ŽoP</w:t>
      </w:r>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r w:rsidR="004C08A0" w:rsidRPr="006B3BDF">
        <w:rPr>
          <w:sz w:val="22"/>
          <w:szCs w:val="22"/>
        </w:rPr>
        <w:t>ŽoP</w:t>
      </w:r>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r w:rsidR="004C08A0" w:rsidRPr="006B3BDF">
        <w:rPr>
          <w:sz w:val="22"/>
          <w:szCs w:val="22"/>
        </w:rPr>
        <w:t>ŽoP</w:t>
      </w:r>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r w:rsidR="004C08A0" w:rsidRPr="006B3BDF">
        <w:rPr>
          <w:sz w:val="22"/>
          <w:szCs w:val="22"/>
        </w:rPr>
        <w:t>ŽoP</w:t>
      </w:r>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8"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7777777" w:rsidR="00E13CED" w:rsidRDefault="008D38FE" w:rsidP="00EA2168">
      <w:r>
        <w:rPr>
          <w:rStyle w:val="Odkaznakomentr"/>
        </w:rPr>
        <w:annotationRef/>
      </w:r>
      <w:r w:rsidR="00E13CED">
        <w:rPr>
          <w:sz w:val="20"/>
          <w:szCs w:val="20"/>
        </w:rPr>
        <w:t>V projektoch, ktorých sa netýka udržateľnosť sa text upraví nasledovne: “cieľom projektu je naplnenie Merateľných ukazovateľov Projektu definovaných v Prílohe č. 2 rozhodnutia o schválení žiadosti o NFP (Predmet podpory) k dátumu Ukončenia realizácie hlavných aktivít Projektu.</w:t>
      </w:r>
    </w:p>
  </w:comment>
  <w:comment w:id="15" w:author="Autor" w:initials="A">
    <w:p w14:paraId="1C34DBBE" w14:textId="1D9A8655"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21"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2"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4"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5"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6"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40"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42"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43"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44"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41"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45" w:author="Autor" w:initials="A">
    <w:p w14:paraId="061C954B" w14:textId="1E9FC2DA"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w:t>
      </w:r>
      <w:r w:rsidR="006D756E">
        <w:rPr>
          <w:sz w:val="20"/>
          <w:szCs w:val="20"/>
        </w:rPr>
        <w:t>y</w:t>
      </w:r>
      <w:r w:rsidR="00DC79B7">
        <w:rPr>
          <w:sz w:val="20"/>
          <w:szCs w:val="20"/>
        </w:rPr>
        <w:t xml:space="preserve"> v súlade so zákonom o finančnej kontrole a audite.</w:t>
      </w:r>
    </w:p>
  </w:comment>
  <w:comment w:id="46"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51"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52"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54"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55"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56"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57"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58"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59"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62"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63"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64"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67" w:author="Autor" w:initials="A">
    <w:p w14:paraId="6DF3FDCD" w14:textId="77777777" w:rsidR="005E11BF" w:rsidRDefault="008D38FE" w:rsidP="007D4B09">
      <w:r>
        <w:rPr>
          <w:rStyle w:val="Odkaznakomentr"/>
          <w:szCs w:val="16"/>
        </w:rPr>
        <w:annotationRef/>
      </w:r>
      <w:r w:rsidR="005E11BF">
        <w:rPr>
          <w:sz w:val="20"/>
          <w:szCs w:val="20"/>
        </w:rPr>
        <w:t xml:space="preserve">Upozorňuje sa na prepojenie s článkom 5 ods. 1 tejto prílohy. </w:t>
      </w:r>
      <w:r w:rsidR="005E11BF">
        <w:rPr>
          <w:sz w:val="20"/>
          <w:szCs w:val="20"/>
        </w:rPr>
        <w:cr/>
      </w:r>
      <w:r w:rsidR="005E11BF">
        <w:rPr>
          <w:sz w:val="20"/>
          <w:szCs w:val="20"/>
        </w:rPr>
        <w:c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12 mesiacov po Ukončení realizácie HA Projektu.)</w:t>
      </w:r>
    </w:p>
  </w:comment>
  <w:comment w:id="68" w:author="Autor" w:initials="A">
    <w:p w14:paraId="71907113" w14:textId="6D5AE235"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69"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70"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74"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75"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76"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71907113" w15:done="0"/>
  <w15:commentEx w15:paraId="445C9BFB" w15:done="0"/>
  <w15:commentEx w15:paraId="2FD8C56D"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71907113" w16cid:durableId="2649ED98"/>
  <w16cid:commentId w16cid:paraId="445C9BFB" w16cid:durableId="2649ED99"/>
  <w16cid:commentId w16cid:paraId="2FD8C56D" w16cid:durableId="2649ED9A"/>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6D57C" w14:textId="77777777" w:rsidR="00CB07B5" w:rsidRDefault="00CB07B5">
      <w:r>
        <w:separator/>
      </w:r>
    </w:p>
  </w:endnote>
  <w:endnote w:type="continuationSeparator" w:id="0">
    <w:p w14:paraId="58A575FF" w14:textId="77777777" w:rsidR="00CB07B5" w:rsidRDefault="00CB07B5">
      <w:r>
        <w:continuationSeparator/>
      </w:r>
    </w:p>
  </w:endnote>
  <w:endnote w:type="continuationNotice" w:id="1">
    <w:p w14:paraId="1DDA010C" w14:textId="77777777" w:rsidR="00CB07B5" w:rsidRDefault="00CB07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42B695C9"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4D2D63">
          <w:rPr>
            <w:noProof/>
            <w:sz w:val="22"/>
            <w:szCs w:val="22"/>
          </w:rPr>
          <w:t>3</w:t>
        </w:r>
        <w:r w:rsidR="004D2D63">
          <w:rPr>
            <w:noProof/>
            <w:sz w:val="22"/>
            <w:szCs w:val="22"/>
          </w:rPr>
          <w:t>1</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ABCB8" w14:textId="77777777" w:rsidR="00CB07B5" w:rsidRDefault="00CB07B5">
      <w:r>
        <w:separator/>
      </w:r>
    </w:p>
  </w:footnote>
  <w:footnote w:type="continuationSeparator" w:id="0">
    <w:p w14:paraId="13450DC8" w14:textId="77777777" w:rsidR="00CB07B5" w:rsidRDefault="00CB07B5">
      <w:r>
        <w:continuationSeparator/>
      </w:r>
    </w:p>
  </w:footnote>
  <w:footnote w:type="continuationNotice" w:id="1">
    <w:p w14:paraId="1ED090AE" w14:textId="77777777" w:rsidR="00CB07B5" w:rsidRDefault="00CB07B5"/>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047609010">
    <w:abstractNumId w:val="52"/>
  </w:num>
  <w:num w:numId="2" w16cid:durableId="843514799">
    <w:abstractNumId w:val="4"/>
  </w:num>
  <w:num w:numId="3" w16cid:durableId="2122022057">
    <w:abstractNumId w:val="45"/>
  </w:num>
  <w:num w:numId="4" w16cid:durableId="551578112">
    <w:abstractNumId w:val="40"/>
  </w:num>
  <w:num w:numId="5" w16cid:durableId="1470198333">
    <w:abstractNumId w:val="58"/>
  </w:num>
  <w:num w:numId="6" w16cid:durableId="734864667">
    <w:abstractNumId w:val="42"/>
  </w:num>
  <w:num w:numId="7" w16cid:durableId="1165585334">
    <w:abstractNumId w:val="3"/>
  </w:num>
  <w:num w:numId="8" w16cid:durableId="10188265">
    <w:abstractNumId w:val="53"/>
  </w:num>
  <w:num w:numId="9" w16cid:durableId="1353265613">
    <w:abstractNumId w:val="51"/>
  </w:num>
  <w:num w:numId="10" w16cid:durableId="316612579">
    <w:abstractNumId w:val="24"/>
  </w:num>
  <w:num w:numId="11" w16cid:durableId="2121871271">
    <w:abstractNumId w:val="29"/>
  </w:num>
  <w:num w:numId="12" w16cid:durableId="1459372416">
    <w:abstractNumId w:val="15"/>
  </w:num>
  <w:num w:numId="13" w16cid:durableId="1774132704">
    <w:abstractNumId w:val="14"/>
  </w:num>
  <w:num w:numId="14" w16cid:durableId="4425723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9934996">
    <w:abstractNumId w:val="9"/>
  </w:num>
  <w:num w:numId="16" w16cid:durableId="114102267">
    <w:abstractNumId w:val="0"/>
  </w:num>
  <w:num w:numId="17" w16cid:durableId="655106846">
    <w:abstractNumId w:val="2"/>
  </w:num>
  <w:num w:numId="18" w16cid:durableId="279141909">
    <w:abstractNumId w:val="62"/>
  </w:num>
  <w:num w:numId="19" w16cid:durableId="1423985153">
    <w:abstractNumId w:val="60"/>
  </w:num>
  <w:num w:numId="20" w16cid:durableId="751700423">
    <w:abstractNumId w:val="30"/>
  </w:num>
  <w:num w:numId="21" w16cid:durableId="1160732441">
    <w:abstractNumId w:val="10"/>
  </w:num>
  <w:num w:numId="22" w16cid:durableId="1497915917">
    <w:abstractNumId w:val="59"/>
  </w:num>
  <w:num w:numId="23" w16cid:durableId="745346967">
    <w:abstractNumId w:val="47"/>
  </w:num>
  <w:num w:numId="24" w16cid:durableId="1259633447">
    <w:abstractNumId w:val="67"/>
  </w:num>
  <w:num w:numId="25" w16cid:durableId="1981614152">
    <w:abstractNumId w:val="27"/>
  </w:num>
  <w:num w:numId="26" w16cid:durableId="243761058">
    <w:abstractNumId w:val="36"/>
  </w:num>
  <w:num w:numId="27" w16cid:durableId="1649019540">
    <w:abstractNumId w:val="33"/>
  </w:num>
  <w:num w:numId="28" w16cid:durableId="282158892">
    <w:abstractNumId w:val="17"/>
  </w:num>
  <w:num w:numId="29" w16cid:durableId="1200624001">
    <w:abstractNumId w:val="37"/>
  </w:num>
  <w:num w:numId="30" w16cid:durableId="4170188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27407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126379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94703756">
    <w:abstractNumId w:val="13"/>
  </w:num>
  <w:num w:numId="34" w16cid:durableId="866600912">
    <w:abstractNumId w:val="6"/>
  </w:num>
  <w:num w:numId="35" w16cid:durableId="1814449430">
    <w:abstractNumId w:val="11"/>
  </w:num>
  <w:num w:numId="36" w16cid:durableId="931013913">
    <w:abstractNumId w:val="31"/>
  </w:num>
  <w:num w:numId="37" w16cid:durableId="1636107061">
    <w:abstractNumId w:val="66"/>
  </w:num>
  <w:num w:numId="38" w16cid:durableId="1624383481">
    <w:abstractNumId w:val="18"/>
  </w:num>
  <w:num w:numId="39" w16cid:durableId="537546894">
    <w:abstractNumId w:val="56"/>
  </w:num>
  <w:num w:numId="40" w16cid:durableId="1394428309">
    <w:abstractNumId w:val="70"/>
  </w:num>
  <w:num w:numId="41" w16cid:durableId="1324696488">
    <w:abstractNumId w:val="64"/>
  </w:num>
  <w:num w:numId="42" w16cid:durableId="1607152373">
    <w:abstractNumId w:val="21"/>
  </w:num>
  <w:num w:numId="43" w16cid:durableId="1377004331">
    <w:abstractNumId w:val="69"/>
  </w:num>
  <w:num w:numId="44" w16cid:durableId="1702167673">
    <w:abstractNumId w:val="25"/>
  </w:num>
  <w:num w:numId="45" w16cid:durableId="1394040805">
    <w:abstractNumId w:val="12"/>
  </w:num>
  <w:num w:numId="46" w16cid:durableId="1690445580">
    <w:abstractNumId w:val="68"/>
  </w:num>
  <w:num w:numId="47" w16cid:durableId="1280837235">
    <w:abstractNumId w:val="28"/>
  </w:num>
  <w:num w:numId="48" w16cid:durableId="518861605">
    <w:abstractNumId w:val="34"/>
  </w:num>
  <w:num w:numId="49" w16cid:durableId="1410301238">
    <w:abstractNumId w:val="19"/>
  </w:num>
  <w:num w:numId="50" w16cid:durableId="1446465721">
    <w:abstractNumId w:val="43"/>
  </w:num>
  <w:num w:numId="51" w16cid:durableId="1787774678">
    <w:abstractNumId w:val="49"/>
  </w:num>
  <w:num w:numId="52" w16cid:durableId="1150633007">
    <w:abstractNumId w:val="32"/>
  </w:num>
  <w:num w:numId="53" w16cid:durableId="621036160">
    <w:abstractNumId w:val="26"/>
  </w:num>
  <w:num w:numId="54" w16cid:durableId="1603026312">
    <w:abstractNumId w:val="54"/>
  </w:num>
  <w:num w:numId="55" w16cid:durableId="1874657415">
    <w:abstractNumId w:val="65"/>
  </w:num>
  <w:num w:numId="56" w16cid:durableId="1169446821">
    <w:abstractNumId w:val="16"/>
  </w:num>
  <w:num w:numId="57" w16cid:durableId="288973409">
    <w:abstractNumId w:val="57"/>
  </w:num>
  <w:num w:numId="58" w16cid:durableId="316880073">
    <w:abstractNumId w:val="20"/>
  </w:num>
  <w:num w:numId="59" w16cid:durableId="657920966">
    <w:abstractNumId w:val="63"/>
  </w:num>
  <w:num w:numId="60" w16cid:durableId="1224223029">
    <w:abstractNumId w:val="35"/>
  </w:num>
  <w:num w:numId="61" w16cid:durableId="362100908">
    <w:abstractNumId w:val="55"/>
  </w:num>
  <w:num w:numId="62" w16cid:durableId="606809091">
    <w:abstractNumId w:val="1"/>
  </w:num>
  <w:num w:numId="63" w16cid:durableId="1048651056">
    <w:abstractNumId w:val="23"/>
  </w:num>
  <w:num w:numId="64" w16cid:durableId="1117216094">
    <w:abstractNumId w:val="61"/>
  </w:num>
  <w:num w:numId="65" w16cid:durableId="427043765">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02566001">
    <w:abstractNumId w:val="5"/>
  </w:num>
  <w:num w:numId="67" w16cid:durableId="2122718468">
    <w:abstractNumId w:val="8"/>
  </w:num>
  <w:num w:numId="68" w16cid:durableId="636883036">
    <w:abstractNumId w:val="50"/>
  </w:num>
  <w:num w:numId="69" w16cid:durableId="39481491">
    <w:abstractNumId w:val="58"/>
  </w:num>
  <w:num w:numId="70" w16cid:durableId="811750344">
    <w:abstractNumId w:val="48"/>
  </w:num>
  <w:num w:numId="71" w16cid:durableId="807362682">
    <w:abstractNumId w:val="7"/>
  </w:num>
  <w:num w:numId="72" w16cid:durableId="887763885">
    <w:abstractNumId w:val="71"/>
  </w:num>
  <w:num w:numId="73" w16cid:durableId="1623537561">
    <w:abstractNumId w:val="38"/>
  </w:num>
  <w:num w:numId="74" w16cid:durableId="84965462">
    <w:abstractNumId w:val="22"/>
  </w:num>
  <w:num w:numId="75" w16cid:durableId="2030182274">
    <w:abstractNumId w:val="41"/>
  </w:num>
  <w:num w:numId="76" w16cid:durableId="958609285">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5644D"/>
    <w:rsid w:val="00061880"/>
    <w:rsid w:val="00062C6D"/>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E3530"/>
    <w:rsid w:val="000E572B"/>
    <w:rsid w:val="000F54B5"/>
    <w:rsid w:val="000F6567"/>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83E41"/>
    <w:rsid w:val="00190EF8"/>
    <w:rsid w:val="00192B57"/>
    <w:rsid w:val="0019483A"/>
    <w:rsid w:val="001A03A0"/>
    <w:rsid w:val="001A31CC"/>
    <w:rsid w:val="001A4A38"/>
    <w:rsid w:val="001A7C1F"/>
    <w:rsid w:val="001B053B"/>
    <w:rsid w:val="001B38FE"/>
    <w:rsid w:val="001B4E44"/>
    <w:rsid w:val="001C152F"/>
    <w:rsid w:val="001C16CB"/>
    <w:rsid w:val="001C173E"/>
    <w:rsid w:val="001C6DD9"/>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2D63"/>
    <w:rsid w:val="004D3FA3"/>
    <w:rsid w:val="004D4985"/>
    <w:rsid w:val="004D6331"/>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67346"/>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11BF"/>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D5165"/>
    <w:rsid w:val="006D756E"/>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13BE"/>
    <w:rsid w:val="00831BB5"/>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97F55"/>
    <w:rsid w:val="008A06FB"/>
    <w:rsid w:val="008A0940"/>
    <w:rsid w:val="008A0C01"/>
    <w:rsid w:val="008A2A09"/>
    <w:rsid w:val="008A4635"/>
    <w:rsid w:val="008B0D39"/>
    <w:rsid w:val="008B7752"/>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26B97"/>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4201"/>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B07B5"/>
    <w:rsid w:val="00CB4547"/>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4D28"/>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3CED"/>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2CF6"/>
    <w:rsid w:val="00EB3886"/>
    <w:rsid w:val="00EB4E66"/>
    <w:rsid w:val="00EB5D78"/>
    <w:rsid w:val="00EC1722"/>
    <w:rsid w:val="00EC1E39"/>
    <w:rsid w:val="00EC71A4"/>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0987"/>
    <w:rsid w:val="00FC162D"/>
    <w:rsid w:val="00FC3733"/>
    <w:rsid w:val="00FC5970"/>
    <w:rsid w:val="00FD4862"/>
    <w:rsid w:val="00FD5C01"/>
    <w:rsid w:val="00FD6DC7"/>
    <w:rsid w:val="00FD7C7E"/>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DC0C4-72A5-4918-91DF-044315F9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29300</Words>
  <Characters>167013</Characters>
  <Application>Microsoft Office Word</Application>
  <DocSecurity>0</DocSecurity>
  <Lines>1391</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2022-07-17T14:24:00Z</dcterms:created>
  <dcterms:modified xsi:type="dcterms:W3CDTF">2023-03-24T12:43:00Z</dcterms:modified>
</cp:coreProperties>
</file>